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B4A65" w14:textId="148DAE2B" w:rsidR="007B2119" w:rsidRPr="008873CC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873CC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873CC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873CC">
        <w:rPr>
          <w:rFonts w:asciiTheme="minorHAnsi" w:hAnsiTheme="minorHAnsi" w:cstheme="minorHAnsi"/>
          <w:b/>
          <w:i/>
          <w:color w:val="000000"/>
        </w:rPr>
        <w:t xml:space="preserve"> 1. Zakres podstawowy</w:t>
      </w:r>
      <w:r w:rsidR="00AB0D29" w:rsidRPr="008873CC">
        <w:rPr>
          <w:rFonts w:asciiTheme="minorHAnsi" w:hAnsiTheme="minorHAnsi" w:cstheme="minorHAnsi"/>
          <w:b/>
          <w:color w:val="000000"/>
        </w:rPr>
        <w:t xml:space="preserve"> (klasa 1)</w:t>
      </w:r>
      <w:ins w:id="0" w:author="Izabela Łukasiewicz" w:date="2024-09-03T12:32:00Z">
        <w:r w:rsidR="00CE04FC">
          <w:rPr>
            <w:rFonts w:asciiTheme="minorHAnsi" w:hAnsiTheme="minorHAnsi" w:cstheme="minorHAnsi"/>
            <w:b/>
            <w:color w:val="000000"/>
          </w:rPr>
          <w:t xml:space="preserve"> Izabela Łukasiewicz</w:t>
        </w:r>
      </w:ins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2F773D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14:paraId="197FED96" w14:textId="77777777" w:rsidTr="00DF6D42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C377F91" w14:textId="3825B4E5"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1DC9833B" w14:textId="7D04CB0A"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21064B14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D73DD87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35480698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131C0712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4DB84AC3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3218FE1F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528B3DB7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42CB6C8C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14:paraId="7B2DFCF6" w14:textId="77777777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4339B527" w:rsidR="007B2119" w:rsidRPr="00B72D3C" w:rsidRDefault="00413932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I. </w:t>
            </w:r>
            <w:r w:rsidR="00D45413"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14:paraId="66BE55D3" w14:textId="77777777" w:rsidTr="00DF6D42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14:paraId="66266217" w14:textId="77777777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14:paraId="753F4F70" w14:textId="227AA7FB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14:paraId="19EA3758" w14:textId="77777777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14:paraId="5E872DA0" w14:textId="1288FD74"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14:paraId="693DD735" w14:textId="77777777"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14:paraId="2220DF70" w14:textId="77777777"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14:paraId="1A0A9251" w14:textId="793813BE"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14:paraId="7FC62F1B" w14:textId="2637FF8D"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14:paraId="37CECA1F" w14:textId="3745E690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 xml:space="preserve">• identyfikuje swoje mocne </w:t>
            </w:r>
            <w:r w:rsidR="00B84480">
              <w:rPr>
                <w:rFonts w:asciiTheme="minorHAnsi" w:eastAsiaTheme="minorHAnsi" w:hAnsiTheme="minorHAnsi" w:cstheme="minorHAnsi"/>
                <w:lang w:eastAsia="en-US"/>
              </w:rPr>
              <w:br/>
            </w: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i słabe strony, a następnie posiadane cechy osoby przedsiębiorczej,</w:t>
            </w:r>
          </w:p>
          <w:p w14:paraId="4A0D189D" w14:textId="77777777"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14:paraId="52A88CF0" w14:textId="77777777"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14:paraId="46F11AB6" w14:textId="4BA49602"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14:paraId="02A90335" w14:textId="6EF311FF"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</w:t>
            </w:r>
            <w:proofErr w:type="spellStart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zachowaniami</w:t>
            </w:r>
            <w:proofErr w:type="spellEnd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osoby przedsiębiorczej </w:t>
            </w:r>
            <w:r w:rsidR="003F37E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14:paraId="1C5B0D14" w14:textId="0FC5517D"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14:paraId="0DC7C7EF" w14:textId="77777777"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14:paraId="7F0B11FF" w14:textId="03EC3DF2"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14:paraId="00EF7540" w14:textId="77777777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08069E31" w14:textId="41BE0950"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Podejmowanie decyzji, praca zespołowa i kreatywne myślenie </w:t>
            </w:r>
          </w:p>
        </w:tc>
      </w:tr>
      <w:tr w:rsidR="001F108F" w:rsidRPr="002F773D" w14:paraId="661FC17F" w14:textId="77777777" w:rsidTr="00DF6D42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14:paraId="6B7AF88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14:paraId="679DEE6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14:paraId="30D07DE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14:paraId="3ACC2EAF" w14:textId="77777777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14:paraId="00A92CA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14:paraId="7522EEC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14:paraId="582F995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charakteryzuje główne bariery ograniczające kreatywne myślenie,</w:t>
            </w:r>
          </w:p>
          <w:p w14:paraId="351AA1C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14:paraId="4627BE53" w14:textId="59BE37B2"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14:paraId="3E41EFE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14:paraId="029E005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14:paraId="7DBD4C51" w14:textId="3A8C7F8F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14:paraId="7F4E44D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14:paraId="6225BB48" w14:textId="3B066D30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lastRenderedPageBreak/>
              <w:t>w tworzeniu i funkcjonowaniu zespołów,</w:t>
            </w:r>
          </w:p>
        </w:tc>
        <w:tc>
          <w:tcPr>
            <w:tcW w:w="2948" w:type="dxa"/>
          </w:tcPr>
          <w:p w14:paraId="5C8E9CBC" w14:textId="710734D2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14:paraId="2BEFC5E4" w14:textId="77777777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277C8E70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t>III. Zarządzanie projektami</w:t>
            </w:r>
          </w:p>
        </w:tc>
      </w:tr>
      <w:tr w:rsidR="001F108F" w:rsidRPr="000A6C72" w14:paraId="2832E025" w14:textId="77777777" w:rsidTr="00DF6D42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14:paraId="0108D1D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14:paraId="4212A52D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14:paraId="73DD2EFF" w14:textId="5C2B008E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14:paraId="6BE69C8F" w14:textId="78C139E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14:paraId="0760EF2A" w14:textId="5238C3FA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14:paraId="019C4643" w14:textId="6A8DB1FD"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14:paraId="5DFCF36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14:paraId="2CC3E1EB" w14:textId="064FB15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167CA0C3" w14:textId="77777777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14:paraId="668D4C20" w14:textId="4F71C11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14:paraId="71BECF08" w14:textId="4F23C6C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14:paraId="301F51F5" w14:textId="66C3280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784B19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14:paraId="61C4BFEB" w14:textId="67E3BAE2"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784B1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14:paraId="40195DDE" w14:textId="38F2FC32"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14:paraId="2CFC1594" w14:textId="77777777" w:rsidR="00784B19" w:rsidRDefault="00784B19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4F186252" w14:textId="77777777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761C0BC2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>IV. Gospodarka rynkowa</w:t>
            </w:r>
          </w:p>
        </w:tc>
      </w:tr>
      <w:tr w:rsidR="001F108F" w:rsidRPr="000A6C72" w14:paraId="07014FC1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68FCFBB4" w14:textId="1AB8C19D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B84480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14:paraId="2132B13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14:paraId="30C610B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14:paraId="5F5643F5" w14:textId="5268B87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14:paraId="5C9CD888" w14:textId="2594E80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14:paraId="47CF1793" w14:textId="1679C710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14:paraId="4EA502DF" w14:textId="58D660C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0B35921A"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8FBA123" w14:textId="58ED3D8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14:paraId="59E6A0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14:paraId="615AFD23" w14:textId="5CC1CEA6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14:paraId="0FA5084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14:paraId="51898695" w14:textId="122190E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popytu,</w:t>
            </w:r>
          </w:p>
          <w:p w14:paraId="23FCF406" w14:textId="2CC06BD2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podaży,</w:t>
            </w:r>
          </w:p>
          <w:p w14:paraId="56CBF658" w14:textId="6CF52DD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14:paraId="00E031DD" w14:textId="506E6AC5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14:paraId="12C867D3" w14:textId="3702DCE9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14:paraId="2D43C778" w14:textId="45ACB2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14:paraId="602D3759" w14:textId="777777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14:paraId="55A9C9D8" w14:textId="3EA1CA3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14:paraId="69B67584" w14:textId="29B9A96B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14:paraId="7596049E" w14:textId="15397DB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14:paraId="3E6FE920" w14:textId="1C685E6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14:paraId="474CC60C" w14:textId="14EC165A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14:paraId="17C74A35" w14:textId="3269BE6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1A9123EC" w14:textId="402249B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14:paraId="45104349" w14:textId="77777777"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14:paraId="53769364" w14:textId="1BF21DB1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  <w:tr w:rsidR="001F108F" w:rsidRPr="000A6C72" w14:paraId="19FD8F2F" w14:textId="77777777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3BD94A20" w14:textId="3D971BFA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IV. </w:t>
            </w:r>
            <w:r>
              <w:rPr>
                <w:rFonts w:asciiTheme="minorHAnsi" w:hAnsiTheme="minorHAnsi" w:cstheme="minorHAnsi"/>
                <w:b/>
              </w:rPr>
              <w:t>Finanse osobiste</w:t>
            </w:r>
          </w:p>
        </w:tc>
      </w:tr>
      <w:tr w:rsidR="001F108F" w:rsidRPr="000A6C72" w14:paraId="5CB0A854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71F4FC2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14:paraId="7777AD03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14:paraId="0CD7DA4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14:paraId="18B68C2F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</w:t>
            </w:r>
            <w:r w:rsidRPr="00B72D3C">
              <w:rPr>
                <w:rFonts w:ascii="Calibri" w:hAnsi="Calibri" w:cs="Calibri"/>
              </w:rPr>
              <w:t xml:space="preserve"> </w:t>
            </w:r>
            <w:r w:rsidRPr="00B72D3C">
              <w:rPr>
                <w:rFonts w:ascii="Calibri" w:hAnsi="Calibri" w:cs="Calibri"/>
                <w:i/>
              </w:rPr>
              <w:t>prawna</w:t>
            </w:r>
            <w:r w:rsidRPr="00B72D3C">
              <w:rPr>
                <w:rFonts w:ascii="Calibri" w:hAnsi="Calibri" w:cs="Calibri"/>
              </w:rPr>
              <w:t>,</w:t>
            </w:r>
          </w:p>
          <w:p w14:paraId="5F60F24D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14:paraId="257A18BB" w14:textId="77777777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14:paraId="0FB3FE86" w14:textId="7E73F010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678F873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14:paraId="69DFFF02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14:paraId="7AA8D72C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14:paraId="69020D78" w14:textId="40CD812F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14:paraId="5D50E840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14:paraId="0738119B" w14:textId="08EAC1F5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7FB39BB" w14:textId="256DB19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14:paraId="6CD5D67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14:paraId="2852BB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14:paraId="3672FC9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14:paraId="354605EA" w14:textId="77777777"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14:paraId="17D21B99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14:paraId="0D082042" w14:textId="59D857A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14:paraId="38791804" w14:textId="67BBF36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14:paraId="673EF0FF" w14:textId="26E1CD28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14:paraId="40B4064F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14:paraId="414BD3AC" w14:textId="4D5867D0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784B19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14:paraId="0BCA3941" w14:textId="1DB62493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14:paraId="4767786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14:paraId="1FF1CD54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14:paraId="68032BB5" w14:textId="6FA5E3EE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14:paraId="6F039A5E" w14:textId="77777777" w:rsidR="006F5940" w:rsidRDefault="006F5940"/>
    <w:sectPr w:rsidR="006F5940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555B" w14:textId="77777777" w:rsidR="00A92587" w:rsidRDefault="00A92587" w:rsidP="00D0545E">
      <w:pPr>
        <w:spacing w:after="0"/>
      </w:pPr>
      <w:r>
        <w:separator/>
      </w:r>
    </w:p>
  </w:endnote>
  <w:endnote w:type="continuationSeparator" w:id="0">
    <w:p w14:paraId="14E1C563" w14:textId="77777777" w:rsidR="00A92587" w:rsidRDefault="00A92587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7686" w14:textId="77777777" w:rsidR="00A92587" w:rsidRDefault="00A92587" w:rsidP="00D0545E">
      <w:pPr>
        <w:spacing w:after="0"/>
      </w:pPr>
      <w:r>
        <w:separator/>
      </w:r>
    </w:p>
  </w:footnote>
  <w:footnote w:type="continuationSeparator" w:id="0">
    <w:p w14:paraId="311B7CC0" w14:textId="77777777" w:rsidR="00A92587" w:rsidRDefault="00A92587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abela Łukasiewicz">
    <w15:presenceInfo w15:providerId="None" w15:userId="Izabela Łukas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B14B3"/>
    <w:rsid w:val="000D14E1"/>
    <w:rsid w:val="001134C0"/>
    <w:rsid w:val="001F108F"/>
    <w:rsid w:val="0022094A"/>
    <w:rsid w:val="00223C98"/>
    <w:rsid w:val="002F1182"/>
    <w:rsid w:val="003270F6"/>
    <w:rsid w:val="0037421C"/>
    <w:rsid w:val="003B5765"/>
    <w:rsid w:val="003F37EE"/>
    <w:rsid w:val="00413932"/>
    <w:rsid w:val="00417C7B"/>
    <w:rsid w:val="00431661"/>
    <w:rsid w:val="005746A0"/>
    <w:rsid w:val="006468AF"/>
    <w:rsid w:val="0067301B"/>
    <w:rsid w:val="006E017C"/>
    <w:rsid w:val="006F5940"/>
    <w:rsid w:val="00784B19"/>
    <w:rsid w:val="007B2119"/>
    <w:rsid w:val="00831282"/>
    <w:rsid w:val="008873CC"/>
    <w:rsid w:val="008E4CBF"/>
    <w:rsid w:val="008E4FA3"/>
    <w:rsid w:val="009306E7"/>
    <w:rsid w:val="00986AD5"/>
    <w:rsid w:val="009E0645"/>
    <w:rsid w:val="009F2548"/>
    <w:rsid w:val="00A66466"/>
    <w:rsid w:val="00A92587"/>
    <w:rsid w:val="00AB0D29"/>
    <w:rsid w:val="00AC022E"/>
    <w:rsid w:val="00AD191C"/>
    <w:rsid w:val="00AE1515"/>
    <w:rsid w:val="00B72D3C"/>
    <w:rsid w:val="00B84480"/>
    <w:rsid w:val="00BB73F4"/>
    <w:rsid w:val="00BC0FF0"/>
    <w:rsid w:val="00C92B55"/>
    <w:rsid w:val="00CC13BD"/>
    <w:rsid w:val="00CE04FC"/>
    <w:rsid w:val="00D0545E"/>
    <w:rsid w:val="00D45413"/>
    <w:rsid w:val="00D53370"/>
    <w:rsid w:val="00D73E81"/>
    <w:rsid w:val="00DF6D42"/>
    <w:rsid w:val="00E06221"/>
    <w:rsid w:val="00E86E4A"/>
    <w:rsid w:val="00F1077D"/>
    <w:rsid w:val="00F22817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91CE0-5D65-4D09-975B-D47132DCBA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1ADDAB-5120-4A78-991D-4A8A713190D1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3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Łukasiewicz</dc:creator>
  <cp:keywords/>
  <dc:description/>
  <cp:lastModifiedBy>Izabela Łukasiewicz</cp:lastModifiedBy>
  <cp:revision>2</cp:revision>
  <dcterms:created xsi:type="dcterms:W3CDTF">2024-09-03T10:33:00Z</dcterms:created>
  <dcterms:modified xsi:type="dcterms:W3CDTF">2024-09-03T10:33:00Z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