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6A9B6E03" w:rsidR="007B2119" w:rsidRPr="008873CC" w:rsidRDefault="007B2119" w:rsidP="00B72D3C">
      <w:pPr>
        <w:ind w:firstLine="0"/>
        <w:rPr>
          <w:rFonts w:asciiTheme="minorHAnsi" w:hAnsiTheme="minorHAnsi" w:cstheme="minorHAnsi"/>
          <w:b/>
          <w:color w:val="000000"/>
        </w:rPr>
      </w:pPr>
      <w:r w:rsidRPr="008873CC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8873CC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8873CC">
        <w:rPr>
          <w:rFonts w:asciiTheme="minorHAnsi" w:hAnsiTheme="minorHAnsi" w:cstheme="minorHAnsi"/>
          <w:b/>
          <w:i/>
          <w:color w:val="000000"/>
        </w:rPr>
        <w:t xml:space="preserve"> 1. Zakres podstawowy</w:t>
      </w:r>
      <w:r w:rsidR="00AB0D29" w:rsidRPr="008873CC">
        <w:rPr>
          <w:rFonts w:asciiTheme="minorHAnsi" w:hAnsiTheme="minorHAnsi" w:cstheme="minorHAnsi"/>
          <w:b/>
          <w:color w:val="000000"/>
        </w:rPr>
        <w:t xml:space="preserve"> (klasa 1)</w:t>
      </w:r>
      <w:ins w:id="0" w:author="Izabela Łukasiewicz" w:date="2024-09-03T12:32:00Z">
        <w:r w:rsidR="00CE04FC">
          <w:rPr>
            <w:rFonts w:asciiTheme="minorHAnsi" w:hAnsiTheme="minorHAnsi" w:cstheme="minorHAnsi"/>
            <w:b/>
            <w:color w:val="000000"/>
          </w:rPr>
          <w:t xml:space="preserve"> </w:t>
        </w:r>
        <w:del w:id="1" w:author="Beata Zych" w:date="2025-08-28T19:34:00Z">
          <w:r w:rsidR="00CE04FC" w:rsidDel="00134D12">
            <w:rPr>
              <w:rFonts w:asciiTheme="minorHAnsi" w:hAnsiTheme="minorHAnsi" w:cstheme="minorHAnsi"/>
              <w:b/>
              <w:color w:val="000000"/>
            </w:rPr>
            <w:delText>Izabela Łukasiewicz</w:delText>
          </w:r>
        </w:del>
      </w:ins>
      <w:ins w:id="2" w:author="Beata Zych" w:date="2025-08-28T19:34:00Z">
        <w:r w:rsidR="00134D12">
          <w:rPr>
            <w:rFonts w:asciiTheme="minorHAnsi" w:hAnsiTheme="minorHAnsi" w:cstheme="minorHAnsi"/>
            <w:b/>
            <w:color w:val="000000"/>
          </w:rPr>
          <w:t>Beata Zych</w:t>
        </w:r>
      </w:ins>
      <w:bookmarkStart w:id="3" w:name="_GoBack"/>
      <w:bookmarkEnd w:id="3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2F773D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B72D3C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2F773D" w14:paraId="197FED96" w14:textId="77777777" w:rsidTr="00DF6D42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C377F91" w14:textId="3825B4E5" w:rsidR="00E86E4A" w:rsidRDefault="007B2119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14:paraId="1DC9833B" w14:textId="7D04CB0A" w:rsidR="007B2119" w:rsidRPr="00B72D3C" w:rsidRDefault="00E86E4A" w:rsidP="00B72D3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21064B14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D73DD87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35480698" w14:textId="77777777" w:rsidR="00E86E4A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131C0712" w:rsidR="007B2119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4DB84AC3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3218FE1F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B72D3C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528B3DB7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42CB6C8C" w:rsidR="00E86E4A" w:rsidRPr="00B72D3C" w:rsidRDefault="00E86E4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3C96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2F773D" w14:paraId="7B2DFCF6" w14:textId="77777777" w:rsidTr="00B72D3C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4339B527" w:rsidR="007B2119" w:rsidRPr="00B72D3C" w:rsidRDefault="00413932" w:rsidP="00B72D3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I. </w:t>
            </w:r>
            <w:r w:rsidR="00D45413" w:rsidRPr="00B72D3C">
              <w:rPr>
                <w:rFonts w:asciiTheme="minorHAnsi" w:hAnsiTheme="minorHAnsi" w:cstheme="minorHAnsi"/>
                <w:b/>
                <w:bCs/>
                <w:color w:val="000000"/>
              </w:rPr>
              <w:t>Osoba przedsiębiorcza</w:t>
            </w:r>
          </w:p>
        </w:tc>
      </w:tr>
      <w:tr w:rsidR="007B2119" w:rsidRPr="002F773D" w14:paraId="66BE55D3" w14:textId="77777777" w:rsidTr="00DF6D42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14:paraId="66266217" w14:textId="77777777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wyjaśnia, czym jest przedsiębiorczość,</w:t>
            </w:r>
          </w:p>
          <w:p w14:paraId="753F4F70" w14:textId="227AA7FB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różnice między komunikacją społeczną </w:t>
            </w:r>
            <w:r w:rsidR="00413932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a komunikacją interpersonalną, </w:t>
            </w:r>
          </w:p>
          <w:p w14:paraId="19EA3758" w14:textId="77777777" w:rsidR="009E0645" w:rsidRPr="00B72D3C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odróżnia komunikację werbalną od komunikacji niewerbalnej,</w:t>
            </w:r>
          </w:p>
          <w:p w14:paraId="5E872DA0" w14:textId="1288FD74" w:rsidR="007B2119" w:rsidRPr="00B72D3C" w:rsidRDefault="005746A0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14:paraId="693DD735" w14:textId="77777777" w:rsidR="00BB73F4" w:rsidRPr="00413932" w:rsidRDefault="00BB73F4" w:rsidP="00B72D3C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• wymienia cechy osoby przedsiębiorczej,</w:t>
            </w:r>
          </w:p>
          <w:p w14:paraId="2220DF70" w14:textId="77777777" w:rsidR="009E0645" w:rsidRPr="00B72D3C" w:rsidRDefault="009E0645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identyfikuje elementy, które składają się na kompetencje osoby przedsiębiorczej, </w:t>
            </w:r>
          </w:p>
          <w:p w14:paraId="1A0A9251" w14:textId="793813BE" w:rsidR="009E0645" w:rsidRPr="00B72D3C" w:rsidRDefault="009E0645" w:rsidP="00B72D3C">
            <w:pPr>
              <w:tabs>
                <w:tab w:val="left" w:pos="0"/>
              </w:tabs>
              <w:spacing w:after="0"/>
              <w:ind w:hanging="15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bariery komunikacyjne i podaje ich przykłady,</w:t>
            </w:r>
          </w:p>
          <w:p w14:paraId="7FC62F1B" w14:textId="2637FF8D" w:rsidR="007B2119" w:rsidRPr="00B72D3C" w:rsidRDefault="00AD191C" w:rsidP="00B72D3C">
            <w:pPr>
              <w:spacing w:after="0"/>
              <w:ind w:hanging="15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14:paraId="37CECA1F" w14:textId="3745E690" w:rsidR="00BB73F4" w:rsidRPr="00413932" w:rsidRDefault="00BB73F4" w:rsidP="00BC0FF0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 xml:space="preserve">• identyfikuje swoje mocne </w:t>
            </w:r>
            <w:r w:rsidR="00B84480">
              <w:rPr>
                <w:rFonts w:asciiTheme="minorHAnsi" w:eastAsiaTheme="minorHAnsi" w:hAnsiTheme="minorHAnsi" w:cstheme="minorHAnsi"/>
                <w:lang w:eastAsia="en-US"/>
              </w:rPr>
              <w:br/>
            </w:r>
            <w:r w:rsidRPr="00BC0FF0">
              <w:rPr>
                <w:rFonts w:asciiTheme="minorHAnsi" w:eastAsiaTheme="minorHAnsi" w:hAnsiTheme="minorHAnsi" w:cstheme="minorHAnsi"/>
                <w:lang w:eastAsia="en-US"/>
              </w:rPr>
              <w:t>i słabe strony, a następnie posiadane cechy osoby przedsiębiorczej,</w:t>
            </w:r>
          </w:p>
          <w:p w14:paraId="4A0D189D" w14:textId="77777777" w:rsidR="009E0645" w:rsidRPr="00417C7B" w:rsidRDefault="009E0645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własne kompetencje </w:t>
            </w:r>
            <w:r w:rsidRPr="00417C7B">
              <w:rPr>
                <w:rFonts w:asciiTheme="minorHAnsi" w:hAnsiTheme="minorHAnsi" w:cstheme="minorHAnsi"/>
              </w:rPr>
              <w:t>przedsiębiorcze,</w:t>
            </w:r>
          </w:p>
          <w:p w14:paraId="52A88CF0" w14:textId="77777777" w:rsidR="00D0545E" w:rsidRDefault="009E0645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14:paraId="46F11AB6" w14:textId="4BA49602" w:rsidR="001F108F" w:rsidRPr="00B72D3C" w:rsidRDefault="008E4FA3" w:rsidP="008873C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</w:pPr>
            <w:r w:rsidRPr="00E872EE">
              <w:rPr>
                <w:rFonts w:cstheme="minorHAns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14:paraId="02A90335" w14:textId="6EF311FF" w:rsidR="007B2119" w:rsidRPr="00B72D3C" w:rsidRDefault="00BB73F4" w:rsidP="00B72D3C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określa związek między </w:t>
            </w:r>
            <w:proofErr w:type="spellStart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zachowaniami</w:t>
            </w:r>
            <w:proofErr w:type="spellEnd"/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 osoby przedsiębiorczej </w:t>
            </w:r>
            <w:r w:rsidR="003F37E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>a szansami, które stwarza jej gospodarka rynkowa,</w:t>
            </w:r>
          </w:p>
          <w:p w14:paraId="1C5B0D14" w14:textId="0FC5517D" w:rsidR="007B2119" w:rsidRPr="00B72D3C" w:rsidRDefault="00AD191C" w:rsidP="00B72D3C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wybrane techniki manipulacji </w:t>
            </w:r>
            <w:r w:rsidRPr="00B72D3C">
              <w:rPr>
                <w:rFonts w:asciiTheme="minorHAnsi" w:hAnsiTheme="minorHAnsi" w:cstheme="minorHAnsi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14:paraId="0DC7C7EF" w14:textId="77777777" w:rsidR="00AE1515" w:rsidRPr="00413932" w:rsidRDefault="00AE1515" w:rsidP="00AE1515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C0FF0">
              <w:rPr>
                <w:rFonts w:asciiTheme="minorHAnsi" w:hAnsiTheme="minorHAnsi" w:cstheme="minorHAnsi"/>
                <w:sz w:val="24"/>
                <w:szCs w:val="24"/>
              </w:rPr>
              <w:t xml:space="preserve">• opracowuje plan rozwoju własnych kompetencji </w:t>
            </w:r>
            <w:r w:rsidRPr="00413932">
              <w:rPr>
                <w:rFonts w:asciiTheme="minorHAnsi" w:hAnsiTheme="minorHAnsi" w:cstheme="minorHAnsi"/>
                <w:sz w:val="24"/>
                <w:szCs w:val="24"/>
              </w:rPr>
              <w:t>przedsiębiorczych,</w:t>
            </w:r>
          </w:p>
          <w:p w14:paraId="7F0B11FF" w14:textId="03EC3DF2" w:rsidR="007B2119" w:rsidRPr="002F773D" w:rsidRDefault="007B2119" w:rsidP="00B72D3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108F" w:rsidRPr="002F773D" w14:paraId="00EF7540" w14:textId="77777777" w:rsidTr="001F108F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08069E31" w14:textId="41BE0950" w:rsidR="001F108F" w:rsidRP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F108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II. Podejmowanie decyzji, praca zespołowa i kreatywne myślenie </w:t>
            </w:r>
          </w:p>
        </w:tc>
      </w:tr>
      <w:tr w:rsidR="001F108F" w:rsidRPr="002F773D" w14:paraId="661FC17F" w14:textId="77777777" w:rsidTr="00DF6D42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14:paraId="6B7AF88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zarządzanie czasem,</w:t>
            </w:r>
          </w:p>
          <w:p w14:paraId="679DEE6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znaczenie pracy zespołowej,</w:t>
            </w:r>
          </w:p>
          <w:p w14:paraId="30D07DE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czym są innowacje,</w:t>
            </w:r>
          </w:p>
          <w:p w14:paraId="3ACC2EAF" w14:textId="77777777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14:paraId="00A92CA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etapy podejmowania decyzji,</w:t>
            </w:r>
          </w:p>
          <w:p w14:paraId="7522EEC9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na czym polega kreatywne myślenie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dlaczego pomaga ono </w:t>
            </w:r>
            <w:r w:rsidRPr="00B72D3C">
              <w:rPr>
                <w:rFonts w:asciiTheme="minorHAnsi" w:hAnsiTheme="minorHAnsi" w:cstheme="minorHAnsi"/>
              </w:rPr>
              <w:br/>
              <w:t>w rozpoznawaniu szans rynkowych,</w:t>
            </w:r>
          </w:p>
          <w:p w14:paraId="582F995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charakteryzuje główne bariery ograniczające kreatywne myślenie,</w:t>
            </w:r>
          </w:p>
          <w:p w14:paraId="351AA1C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rozróżnia rodzaje innowacji,</w:t>
            </w:r>
          </w:p>
          <w:p w14:paraId="4627BE53" w14:textId="59BE37B2" w:rsidR="001F108F" w:rsidRPr="00BC0FF0" w:rsidRDefault="001F108F" w:rsidP="001F108F">
            <w:pPr>
              <w:spacing w:after="0" w:line="259" w:lineRule="auto"/>
              <w:ind w:hanging="15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14:paraId="3E41EFE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>• stosuje wybrane metody wspomagające podejmowanie decyzji (np. burzę mózgów),</w:t>
            </w:r>
          </w:p>
          <w:p w14:paraId="029E005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stosuje wybrane techniki pobudzające kreatywność,</w:t>
            </w:r>
          </w:p>
          <w:p w14:paraId="7DBD4C51" w14:textId="3A8C7F8F" w:rsidR="001F108F" w:rsidRPr="00BC0FF0" w:rsidRDefault="001F108F" w:rsidP="001F108F">
            <w:pPr>
              <w:spacing w:after="0" w:line="259" w:lineRule="auto"/>
              <w:ind w:firstLine="0"/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na podstawie wybranych przykładów, jak </w:t>
            </w:r>
            <w:r w:rsidRPr="00B72D3C">
              <w:rPr>
                <w:rFonts w:asciiTheme="minorHAnsi" w:hAnsiTheme="minorHAnsi" w:cstheme="minorHAnsi"/>
              </w:rPr>
              <w:lastRenderedPageBreak/>
              <w:t>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14:paraId="7F4E44D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14:paraId="6225BB48" w14:textId="3B066D30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</w:rPr>
              <w:t xml:space="preserve">• rozpoznaje i omawia bariery oraz problemy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lastRenderedPageBreak/>
              <w:t>w tworzeniu i funkcjonowaniu zespołów,</w:t>
            </w:r>
          </w:p>
        </w:tc>
        <w:tc>
          <w:tcPr>
            <w:tcW w:w="2948" w:type="dxa"/>
          </w:tcPr>
          <w:p w14:paraId="5C8E9CBC" w14:textId="710734D2" w:rsidR="001F108F" w:rsidRPr="00BC0FF0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2548">
              <w:rPr>
                <w:rFonts w:cstheme="minorHAns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F108F" w:rsidRPr="000A6C72" w14:paraId="2BEFC5E4" w14:textId="77777777" w:rsidTr="008873CC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277C8E70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rPr>
                <w:rFonts w:cstheme="minorHAnsi"/>
              </w:rPr>
            </w:pPr>
            <w:r w:rsidRPr="00B72D3C">
              <w:rPr>
                <w:rFonts w:asciiTheme="minorHAnsi" w:hAnsiTheme="minorHAnsi" w:cstheme="minorHAnsi"/>
                <w:b/>
              </w:rPr>
              <w:t>III. Zarządzanie projektami</w:t>
            </w:r>
          </w:p>
        </w:tc>
      </w:tr>
      <w:tr w:rsidR="001F108F" w:rsidRPr="000A6C72" w14:paraId="2832E025" w14:textId="77777777" w:rsidTr="00DF6D42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14:paraId="0108D1D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 istotę projektu,</w:t>
            </w:r>
          </w:p>
          <w:p w14:paraId="4212A52D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przykładowe cechy lidera zespołu projektowego,</w:t>
            </w:r>
          </w:p>
          <w:p w14:paraId="73DD2EFF" w14:textId="5C2B008E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14:paraId="6BE69C8F" w14:textId="78C139EC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charakteryzuje czynniki decydujące o dobrej organizacji pracy zespołu,</w:t>
            </w:r>
          </w:p>
          <w:p w14:paraId="0760EF2A" w14:textId="5238C3FA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14:paraId="019C4643" w14:textId="6A8DB1FD" w:rsidR="001F108F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definiuje cele projektu za pomocą metody SMART,</w:t>
            </w:r>
          </w:p>
          <w:p w14:paraId="5DFCF36E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i charakteryzuje poszczególne etapy projektu na wybranym przykładzie,</w:t>
            </w:r>
          </w:p>
          <w:p w14:paraId="2CC3E1EB" w14:textId="064FB15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167CA0C3" w14:textId="77777777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strukturę prac projektowych, w tym określa zadania projektowe,</w:t>
            </w:r>
          </w:p>
          <w:p w14:paraId="668D4C20" w14:textId="4F71C11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zadania i role poszczególnych członków zespołu na przykładzie wybranego projektu,</w:t>
            </w:r>
          </w:p>
          <w:p w14:paraId="71BECF08" w14:textId="4F23C6C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przygotowuje harmonogram i prosty budżet projektu,</w:t>
            </w:r>
          </w:p>
        </w:tc>
        <w:tc>
          <w:tcPr>
            <w:tcW w:w="2948" w:type="dxa"/>
          </w:tcPr>
          <w:p w14:paraId="301F51F5" w14:textId="66C3280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weryfikuje na wybranym przykładzie harmonogram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budżet projektu oraz wprowadza konieczne zmiany w harmonogramie </w:t>
            </w:r>
            <w:r w:rsidR="00784B19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budżecie,</w:t>
            </w:r>
          </w:p>
          <w:p w14:paraId="61C4BFEB" w14:textId="67E3BAE2" w:rsidR="001F108F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="00784B1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2D3C">
              <w:rPr>
                <w:rFonts w:asciiTheme="minorHAnsi" w:hAnsiTheme="minorHAnsi" w:cstheme="minorHAnsi"/>
                <w:sz w:val="24"/>
                <w:szCs w:val="24"/>
              </w:rPr>
              <w:t>a następnie dokonuje ich analizy w sprawozdaniu cząstkowym,</w:t>
            </w:r>
          </w:p>
          <w:p w14:paraId="40195DDE" w14:textId="38F2FC32" w:rsidR="001F108F" w:rsidRPr="00AE1515" w:rsidRDefault="001F108F" w:rsidP="001F108F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1515">
              <w:rPr>
                <w:rFonts w:asciiTheme="minorHAnsi" w:hAnsiTheme="minorHAnsi" w:cstheme="minorHAnsi"/>
                <w:sz w:val="24"/>
                <w:szCs w:val="24"/>
              </w:rPr>
              <w:t>• przygotowuje sprawozdanie z realizacji wybranego projektu,</w:t>
            </w:r>
          </w:p>
        </w:tc>
      </w:tr>
    </w:tbl>
    <w:p w14:paraId="2CFC1594" w14:textId="77777777" w:rsidR="00784B19" w:rsidRDefault="00784B19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F108F" w:rsidRPr="000A6C72" w14:paraId="4F186252" w14:textId="77777777" w:rsidTr="00B72D3C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761C0BC2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>IV. Gospodarka rynkowa</w:t>
            </w:r>
          </w:p>
        </w:tc>
      </w:tr>
      <w:tr w:rsidR="001F108F" w:rsidRPr="000A6C72" w14:paraId="07014FC1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68FCFBB4" w14:textId="1AB8C19D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rozwój społeczno-</w:t>
            </w:r>
            <w:r w:rsidR="00B84480"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gospodarczy,</w:t>
            </w:r>
          </w:p>
          <w:p w14:paraId="2132B13C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przejawy współczesnego patriotyzmu gospodarczego w życiu codziennym,</w:t>
            </w:r>
          </w:p>
          <w:p w14:paraId="30C610B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filary gospodarki rynkowej i je charakteryzuje,</w:t>
            </w:r>
          </w:p>
          <w:p w14:paraId="5F5643F5" w14:textId="5268B878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</w:t>
            </w:r>
            <w:r>
              <w:rPr>
                <w:rFonts w:asciiTheme="minorHAnsi" w:hAnsiTheme="minorHAnsi" w:cstheme="minorHAnsi"/>
              </w:rPr>
              <w:t>są</w:t>
            </w:r>
            <w:r w:rsidRPr="00B72D3C">
              <w:rPr>
                <w:rFonts w:asciiTheme="minorHAnsi" w:hAnsiTheme="minorHAnsi" w:cstheme="minorHAnsi"/>
              </w:rPr>
              <w:t xml:space="preserve"> budżet państwa, nadwyżka budżetowa, deficyt budżetowy i dług publiczny, </w:t>
            </w:r>
          </w:p>
          <w:p w14:paraId="5C9CD888" w14:textId="2594E80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wyjaśnia, czym jest rynek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jakie pełni funkcje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gospodarce,</w:t>
            </w:r>
          </w:p>
          <w:p w14:paraId="47CF1793" w14:textId="1679C710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wyjaśnia, na czym polega prawo popytu i prawo podaży,</w:t>
            </w:r>
          </w:p>
          <w:p w14:paraId="4EA502DF" w14:textId="58D660C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znaczenie </w:t>
            </w:r>
            <w:r>
              <w:rPr>
                <w:rFonts w:asciiTheme="minorHAnsi" w:hAnsiTheme="minorHAnsi" w:cstheme="minorHAnsi"/>
              </w:rPr>
              <w:t>pojęć</w:t>
            </w:r>
            <w:r w:rsidRPr="00B72D3C">
              <w:rPr>
                <w:rFonts w:asciiTheme="minorHAnsi" w:hAnsiTheme="minorHAnsi" w:cstheme="minorHAnsi"/>
              </w:rPr>
              <w:t xml:space="preserve">: </w:t>
            </w:r>
            <w:r w:rsidRPr="00B72D3C">
              <w:rPr>
                <w:rFonts w:asciiTheme="minorHAnsi" w:hAnsiTheme="minorHAnsi" w:cstheme="minorHAnsi"/>
                <w:i/>
              </w:rPr>
              <w:t>konsument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gwarancja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reklamacja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  <w:r w:rsidRPr="00B72D3C">
              <w:rPr>
                <w:rFonts w:asciiTheme="minorHAnsi" w:hAnsiTheme="minorHAnsi" w:cstheme="minorHAnsi"/>
                <w:i/>
              </w:rPr>
              <w:t>zakupy na odległość</w:t>
            </w:r>
            <w:r w:rsidRPr="00B72D3C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0B35921A" w:rsidR="001F108F" w:rsidRPr="00B72D3C" w:rsidRDefault="001F108F" w:rsidP="001F108F">
            <w:pPr>
              <w:spacing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58FBA123" w14:textId="58ED3D81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 rolę przedsiębiorczości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rozwoju społeczno-</w:t>
            </w:r>
            <w:r>
              <w:rPr>
                <w:rFonts w:asciiTheme="minorHAnsi" w:hAnsiTheme="minorHAnsi" w:cstheme="minorHAnsi"/>
              </w:rPr>
              <w:br/>
              <w:t>-</w:t>
            </w:r>
            <w:r w:rsidRPr="00B72D3C">
              <w:rPr>
                <w:rFonts w:asciiTheme="minorHAnsi" w:hAnsiTheme="minorHAnsi" w:cstheme="minorHAnsi"/>
              </w:rPr>
              <w:t>gospodarczym w skali lokalnej, regionalnej, krajowej i globalnej,</w:t>
            </w:r>
          </w:p>
          <w:p w14:paraId="59E6A0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zalety gospodarki rynkowej,</w:t>
            </w:r>
          </w:p>
          <w:p w14:paraId="615AFD23" w14:textId="5CC1CEA6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dochody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 xml:space="preserve">i wydatki budżetu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przykładowej jednostki samorządu terytorialnego,</w:t>
            </w:r>
          </w:p>
          <w:p w14:paraId="0FA5084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klasyfikuje rodzaje rynków według wybranych kryteriów,</w:t>
            </w:r>
          </w:p>
          <w:p w14:paraId="51898695" w14:textId="122190E5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popytu,</w:t>
            </w:r>
          </w:p>
          <w:p w14:paraId="23FCF406" w14:textId="2CC06BD2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i charakteryzuje </w:t>
            </w:r>
            <w:proofErr w:type="spellStart"/>
            <w:r w:rsidRPr="00B72D3C">
              <w:rPr>
                <w:rFonts w:asciiTheme="minorHAnsi" w:hAnsiTheme="minorHAnsi" w:cstheme="minorHAnsi"/>
              </w:rPr>
              <w:t>pozacenowe</w:t>
            </w:r>
            <w:proofErr w:type="spellEnd"/>
            <w:r w:rsidRPr="00B72D3C">
              <w:rPr>
                <w:rFonts w:asciiTheme="minorHAnsi" w:hAnsiTheme="minorHAnsi" w:cstheme="minorHAnsi"/>
              </w:rPr>
              <w:t xml:space="preserve"> czynniki kształtujące wielkość podaży,</w:t>
            </w:r>
          </w:p>
          <w:p w14:paraId="56CBF658" w14:textId="6CF52DD4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14:paraId="00E031DD" w14:textId="506E6AC5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 omawia podstawowe parametry charakteryzujące gospodarkę (PKB, inflacj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>, zatrudnienie, bezrobocie),</w:t>
            </w:r>
          </w:p>
          <w:p w14:paraId="12C867D3" w14:textId="3702DCE9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wpływ deficytu budżetowego i długu publicznego na funkcjonowanie państwa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gospodarki,</w:t>
            </w:r>
          </w:p>
          <w:p w14:paraId="2D43C778" w14:textId="45ACB2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wymienia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charakteryzuje główne modele struktur rynkowych (monopol, oligopol,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monopolistyczn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, konkurencj</w:t>
            </w:r>
            <w:r>
              <w:rPr>
                <w:rFonts w:asciiTheme="minorHAnsi" w:hAnsiTheme="minorHAnsi" w:cstheme="minorHAnsi"/>
              </w:rPr>
              <w:t>ę</w:t>
            </w:r>
            <w:r w:rsidRPr="00B72D3C">
              <w:rPr>
                <w:rFonts w:asciiTheme="minorHAnsi" w:hAnsiTheme="minorHAnsi" w:cstheme="minorHAnsi"/>
              </w:rPr>
              <w:t xml:space="preserve"> doskonał</w:t>
            </w:r>
            <w:r>
              <w:rPr>
                <w:rFonts w:asciiTheme="minorHAnsi" w:hAnsiTheme="minorHAnsi" w:cstheme="minorHAnsi"/>
              </w:rPr>
              <w:t>ą</w:t>
            </w:r>
            <w:r w:rsidRPr="00B72D3C">
              <w:rPr>
                <w:rFonts w:asciiTheme="minorHAnsi" w:hAnsiTheme="minorHAnsi" w:cstheme="minorHAnsi"/>
              </w:rPr>
              <w:t>),</w:t>
            </w:r>
          </w:p>
          <w:p w14:paraId="602D3759" w14:textId="77777777" w:rsidR="001F108F" w:rsidRPr="00B72D3C" w:rsidRDefault="001F108F" w:rsidP="001F108F">
            <w:pPr>
              <w:tabs>
                <w:tab w:val="left" w:pos="0"/>
              </w:tabs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wyjaśnia zjawiska nadwyżki rynkowej </w:t>
            </w:r>
            <w:r w:rsidRPr="00B72D3C">
              <w:rPr>
                <w:rFonts w:asciiTheme="minorHAnsi" w:hAnsiTheme="minorHAnsi" w:cstheme="minorHAnsi"/>
              </w:rPr>
              <w:br/>
              <w:t>i niedoboru rynkowego,</w:t>
            </w:r>
          </w:p>
          <w:p w14:paraId="55A9C9D8" w14:textId="3EA1CA32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wymienia instytucje zajmujące się ochroną konsumentów oraz określa cele i zadania</w:t>
            </w:r>
            <w:r>
              <w:rPr>
                <w:rFonts w:asciiTheme="minorHAnsi" w:hAnsiTheme="minorHAnsi" w:cstheme="minorHAnsi"/>
              </w:rPr>
              <w:t xml:space="preserve"> tych instytucji</w:t>
            </w:r>
            <w:r w:rsidRPr="00B72D3C">
              <w:rPr>
                <w:rFonts w:asciiTheme="minorHAnsi" w:hAnsiTheme="minorHAnsi" w:cstheme="minorHAnsi"/>
              </w:rPr>
              <w:t>,</w:t>
            </w:r>
          </w:p>
          <w:p w14:paraId="69B67584" w14:textId="29B9A96B" w:rsidR="001F108F" w:rsidRPr="00B72D3C" w:rsidRDefault="001F108F" w:rsidP="001F108F">
            <w:pPr>
              <w:spacing w:after="0"/>
              <w:ind w:hanging="14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określa, czym jest patriotyzm zakupowy oraz jakie są jego przejawy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w życiu codziennym,</w:t>
            </w:r>
          </w:p>
        </w:tc>
        <w:tc>
          <w:tcPr>
            <w:tcW w:w="2947" w:type="dxa"/>
            <w:shd w:val="clear" w:color="auto" w:fill="auto"/>
          </w:tcPr>
          <w:p w14:paraId="7596049E" w14:textId="15397DB3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określa zależności między podmiotami gospodarki rynkowej,</w:t>
            </w:r>
          </w:p>
          <w:p w14:paraId="3E6FE920" w14:textId="1C685E69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analizuje na przykładzie przebieg krzywej podaży </w:t>
            </w:r>
            <w:r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i krzywej popytu,</w:t>
            </w:r>
          </w:p>
          <w:p w14:paraId="474CC60C" w14:textId="14EC165A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 xml:space="preserve">• podaje różnice między reklamacją niezgodności towaru z umową </w:t>
            </w:r>
            <w:r w:rsidR="00B84480">
              <w:rPr>
                <w:rFonts w:asciiTheme="minorHAnsi" w:hAnsiTheme="minorHAnsi" w:cstheme="minorHAnsi"/>
              </w:rPr>
              <w:br/>
            </w:r>
            <w:r w:rsidRPr="00B72D3C">
              <w:rPr>
                <w:rFonts w:asciiTheme="minorHAnsi" w:hAnsiTheme="minorHAnsi" w:cstheme="minorHAnsi"/>
              </w:rPr>
              <w:t>a gwarancją,</w:t>
            </w:r>
          </w:p>
          <w:p w14:paraId="17C74A35" w14:textId="3269BE6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1A9123EC" w14:textId="402249BF" w:rsidR="001F108F" w:rsidRPr="00B72D3C" w:rsidRDefault="001F108F" w:rsidP="001F108F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wykazuje negatywne skutki ograniczonej konkurencji i potrzebę przeciwdziałania jej,</w:t>
            </w:r>
          </w:p>
          <w:p w14:paraId="45104349" w14:textId="77777777" w:rsidR="001F108F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wyznacza na prostych przykładach punkt równowagi rynkowej,</w:t>
            </w:r>
          </w:p>
          <w:p w14:paraId="53769364" w14:textId="1BF21DB1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B72D3C">
              <w:rPr>
                <w:rFonts w:asciiTheme="minorHAnsi" w:hAnsiTheme="minorHAnsi" w:cstheme="minorHAnsi"/>
              </w:rPr>
              <w:t>• sporządza przykładową reklamację,</w:t>
            </w:r>
          </w:p>
        </w:tc>
      </w:tr>
      <w:tr w:rsidR="001F108F" w:rsidRPr="000A6C72" w14:paraId="19FD8F2F" w14:textId="77777777" w:rsidTr="00B72D3C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3BD94A20" w14:textId="3D971BFA" w:rsidR="001F108F" w:rsidRPr="00E872EE" w:rsidRDefault="001F108F" w:rsidP="001F108F">
            <w:pPr>
              <w:spacing w:after="0"/>
              <w:ind w:firstLine="0"/>
              <w:jc w:val="left"/>
              <w:rPr>
                <w:rFonts w:cstheme="minorHAnsi"/>
              </w:rPr>
            </w:pPr>
            <w:r w:rsidRPr="00E872EE">
              <w:rPr>
                <w:rFonts w:asciiTheme="minorHAnsi" w:hAnsiTheme="minorHAnsi" w:cstheme="minorHAnsi"/>
                <w:b/>
              </w:rPr>
              <w:lastRenderedPageBreak/>
              <w:t xml:space="preserve">IV. </w:t>
            </w:r>
            <w:r>
              <w:rPr>
                <w:rFonts w:asciiTheme="minorHAnsi" w:hAnsiTheme="minorHAnsi" w:cstheme="minorHAnsi"/>
                <w:b/>
              </w:rPr>
              <w:t>Finanse osobiste</w:t>
            </w:r>
          </w:p>
        </w:tc>
      </w:tr>
      <w:tr w:rsidR="001F108F" w:rsidRPr="000A6C72" w14:paraId="5CB0A854" w14:textId="77777777" w:rsidTr="00DF6D42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71F4FC2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pieniądz,</w:t>
            </w:r>
          </w:p>
          <w:p w14:paraId="7777AD03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postawa wobec pieniędzy,</w:t>
            </w:r>
          </w:p>
          <w:p w14:paraId="0CD7DA4A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wyjaśnia podstawowe zasady tworzenia budżetu gospodarstwa domowego,</w:t>
            </w:r>
          </w:p>
          <w:p w14:paraId="18B68C2F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wyjaśnia znaczenie pojęć: </w:t>
            </w:r>
            <w:r w:rsidRPr="00B72D3C">
              <w:rPr>
                <w:rFonts w:ascii="Calibri" w:hAnsi="Calibri" w:cs="Calibri"/>
                <w:i/>
              </w:rPr>
              <w:t>podatki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 fizyczna</w:t>
            </w:r>
            <w:r w:rsidRPr="00B72D3C">
              <w:rPr>
                <w:rFonts w:ascii="Calibri" w:hAnsi="Calibri" w:cs="Calibri"/>
              </w:rPr>
              <w:t xml:space="preserve">, </w:t>
            </w:r>
            <w:r w:rsidRPr="00B72D3C">
              <w:rPr>
                <w:rFonts w:ascii="Calibri" w:hAnsi="Calibri" w:cs="Calibri"/>
                <w:i/>
              </w:rPr>
              <w:t>osoba</w:t>
            </w:r>
            <w:r w:rsidRPr="00B72D3C">
              <w:rPr>
                <w:rFonts w:ascii="Calibri" w:hAnsi="Calibri" w:cs="Calibri"/>
              </w:rPr>
              <w:t xml:space="preserve"> </w:t>
            </w:r>
            <w:r w:rsidRPr="00B72D3C">
              <w:rPr>
                <w:rFonts w:ascii="Calibri" w:hAnsi="Calibri" w:cs="Calibri"/>
                <w:i/>
              </w:rPr>
              <w:t>prawna</w:t>
            </w:r>
            <w:r w:rsidRPr="00B72D3C">
              <w:rPr>
                <w:rFonts w:ascii="Calibri" w:hAnsi="Calibri" w:cs="Calibri"/>
              </w:rPr>
              <w:t>,</w:t>
            </w:r>
          </w:p>
          <w:p w14:paraId="5F60F24D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podstawowe rodzaje podatków w Polsce,</w:t>
            </w:r>
          </w:p>
          <w:p w14:paraId="257A18BB" w14:textId="77777777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kto i od czego płaci podatek PIT,</w:t>
            </w:r>
          </w:p>
          <w:p w14:paraId="0FB3FE86" w14:textId="7E73F010" w:rsidR="001F108F" w:rsidRPr="00B72D3C" w:rsidRDefault="001F108F" w:rsidP="001F108F">
            <w:pPr>
              <w:tabs>
                <w:tab w:val="left" w:pos="0"/>
                <w:tab w:val="left" w:pos="130"/>
              </w:tabs>
              <w:spacing w:after="0"/>
              <w:ind w:left="-12"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definiuje dochód, przychód i kwotę wolną od podatku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0678F873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cechy pieniądza,</w:t>
            </w:r>
          </w:p>
          <w:p w14:paraId="69DFFF02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rozróżnia wybrane typy postaw ludzi wobec pieniędzy,</w:t>
            </w:r>
          </w:p>
          <w:p w14:paraId="7AA8D72C" w14:textId="77777777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zalety i wady wybranych typów postaw ludzi wobec pieniędzy,</w:t>
            </w:r>
          </w:p>
          <w:p w14:paraId="69020D78" w14:textId="40CD812F" w:rsidR="001F108F" w:rsidRPr="00B72D3C" w:rsidRDefault="001F108F" w:rsidP="001F108F">
            <w:pPr>
              <w:spacing w:after="0"/>
              <w:ind w:hanging="16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określa podstawowe kategorie dochodów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wydatków gospodarstwa domowego,</w:t>
            </w:r>
          </w:p>
          <w:p w14:paraId="5D50E840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hanging="16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i omawia funkcje podatków,</w:t>
            </w:r>
          </w:p>
          <w:p w14:paraId="0738119B" w14:textId="08EAC1F5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przedstawia sposoby obliczania podatku PIT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7FB39BB" w14:textId="256DB19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funkcje </w:t>
            </w:r>
            <w:r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i formy pieniądza,</w:t>
            </w:r>
          </w:p>
          <w:p w14:paraId="6CD5D675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 zjawisko inflacji,</w:t>
            </w:r>
          </w:p>
          <w:p w14:paraId="2852BBF0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określa własną postawę wobec pieniędzy,</w:t>
            </w:r>
          </w:p>
          <w:p w14:paraId="3672FC9B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dojrzałość finansowa,</w:t>
            </w:r>
          </w:p>
          <w:p w14:paraId="354605EA" w14:textId="77777777" w:rsidR="001F108F" w:rsidRPr="00B72D3C" w:rsidRDefault="001F108F" w:rsidP="001F108F">
            <w:pPr>
              <w:tabs>
                <w:tab w:val="left" w:pos="-70"/>
                <w:tab w:val="left" w:pos="130"/>
              </w:tabs>
              <w:spacing w:after="0"/>
              <w:ind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praktyczne sposoby zarządzania budżetem domowym,</w:t>
            </w:r>
          </w:p>
          <w:p w14:paraId="17D21B99" w14:textId="77777777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i opisuje podatki opłacane przez członków gospodarstwa domowego,</w:t>
            </w:r>
          </w:p>
          <w:p w14:paraId="0D082042" w14:textId="59D857AE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14:paraId="38791804" w14:textId="67BBF361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omawia obieg pieniądza </w:t>
            </w:r>
            <w:r w:rsidR="00B84480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>w gospodarce,</w:t>
            </w:r>
          </w:p>
          <w:p w14:paraId="673EF0FF" w14:textId="26E1CD28" w:rsidR="001F108F" w:rsidRPr="00B72D3C" w:rsidRDefault="001F108F" w:rsidP="001F108F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podaje przyczyny i skutki inflacji,</w:t>
            </w:r>
          </w:p>
          <w:p w14:paraId="40B4064F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charakteryzuje poziomy dojrzałości finansowej,</w:t>
            </w:r>
          </w:p>
          <w:p w14:paraId="414BD3AC" w14:textId="4D5867D0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formułuje rady dotyczące unikania spirali zadłużenia oraz możliwości wyjścia </w:t>
            </w:r>
            <w:r w:rsidR="00784B19">
              <w:rPr>
                <w:rFonts w:ascii="Calibri" w:hAnsi="Calibri" w:cs="Calibri"/>
              </w:rPr>
              <w:br/>
            </w:r>
            <w:r w:rsidRPr="00B72D3C">
              <w:rPr>
                <w:rFonts w:ascii="Calibri" w:hAnsi="Calibri" w:cs="Calibri"/>
              </w:rPr>
              <w:t xml:space="preserve">z </w:t>
            </w:r>
            <w:r>
              <w:rPr>
                <w:rFonts w:ascii="Calibri" w:hAnsi="Calibri" w:cs="Calibri"/>
              </w:rPr>
              <w:t>niej</w:t>
            </w:r>
            <w:r w:rsidRPr="00B72D3C">
              <w:rPr>
                <w:rFonts w:ascii="Calibri" w:hAnsi="Calibri" w:cs="Calibri"/>
              </w:rPr>
              <w:t>,</w:t>
            </w:r>
          </w:p>
          <w:p w14:paraId="0BCA3941" w14:textId="1DB62493" w:rsidR="001F108F" w:rsidRPr="00B72D3C" w:rsidRDefault="001F108F" w:rsidP="001F108F">
            <w:pPr>
              <w:tabs>
                <w:tab w:val="left" w:pos="-70"/>
                <w:tab w:val="left" w:pos="72"/>
                <w:tab w:val="left" w:pos="130"/>
              </w:tabs>
              <w:ind w:left="18" w:firstLine="0"/>
              <w:contextualSpacing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 xml:space="preserve">• charakteryzuje rolę </w:t>
            </w:r>
            <w:r>
              <w:rPr>
                <w:rFonts w:ascii="Calibri" w:hAnsi="Calibri" w:cs="Calibri"/>
              </w:rPr>
              <w:t xml:space="preserve">podatku </w:t>
            </w:r>
            <w:r w:rsidRPr="00B72D3C">
              <w:rPr>
                <w:rFonts w:ascii="Calibri" w:hAnsi="Calibri" w:cs="Calibri"/>
              </w:rPr>
              <w:t>VAT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948" w:type="dxa"/>
          </w:tcPr>
          <w:p w14:paraId="47677868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wymienia sposoby przeciwdziałania inflacji,</w:t>
            </w:r>
          </w:p>
          <w:p w14:paraId="1FF1CD54" w14:textId="77777777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wyjaśnia, czym jest inteligencja finansowa,</w:t>
            </w:r>
          </w:p>
          <w:p w14:paraId="68032BB5" w14:textId="6FA5E3EE" w:rsidR="001F108F" w:rsidRPr="00B72D3C" w:rsidRDefault="001F108F" w:rsidP="001F108F">
            <w:pPr>
              <w:spacing w:after="0"/>
              <w:ind w:firstLine="0"/>
              <w:jc w:val="left"/>
              <w:rPr>
                <w:rFonts w:ascii="Calibri" w:hAnsi="Calibri" w:cs="Calibri"/>
              </w:rPr>
            </w:pPr>
            <w:r w:rsidRPr="00B72D3C">
              <w:rPr>
                <w:rFonts w:ascii="Calibri" w:hAnsi="Calibri" w:cs="Calibri"/>
              </w:rPr>
              <w:t>• omawia wpływ podatków na funkcjonowanie gospodarki, przedsiębiorstw oraz gospodarstw domowych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14:paraId="6F039A5E" w14:textId="77777777" w:rsidR="006F5940" w:rsidRDefault="006F5940"/>
    <w:sectPr w:rsidR="006F5940" w:rsidSect="007B211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108B7" w14:textId="77777777" w:rsidR="006213EF" w:rsidRDefault="006213EF" w:rsidP="00D0545E">
      <w:pPr>
        <w:spacing w:after="0"/>
      </w:pPr>
      <w:r>
        <w:separator/>
      </w:r>
    </w:p>
  </w:endnote>
  <w:endnote w:type="continuationSeparator" w:id="0">
    <w:p w14:paraId="213C49A6" w14:textId="77777777" w:rsidR="006213EF" w:rsidRDefault="006213EF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5DB72" w14:textId="77777777" w:rsidR="006213EF" w:rsidRDefault="006213EF" w:rsidP="00D0545E">
      <w:pPr>
        <w:spacing w:after="0"/>
      </w:pPr>
      <w:r>
        <w:separator/>
      </w:r>
    </w:p>
  </w:footnote>
  <w:footnote w:type="continuationSeparator" w:id="0">
    <w:p w14:paraId="66150DD7" w14:textId="77777777" w:rsidR="006213EF" w:rsidRDefault="006213EF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zabela Łukasiewicz">
    <w15:presenceInfo w15:providerId="None" w15:userId="Izabela Łukasiewicz"/>
  </w15:person>
  <w15:person w15:author="Beata Zych">
    <w15:presenceInfo w15:providerId="Windows Live" w15:userId="49ff8496ba929e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B14B3"/>
    <w:rsid w:val="000D14E1"/>
    <w:rsid w:val="001134C0"/>
    <w:rsid w:val="00134D12"/>
    <w:rsid w:val="001F108F"/>
    <w:rsid w:val="0022094A"/>
    <w:rsid w:val="00223C98"/>
    <w:rsid w:val="002F1182"/>
    <w:rsid w:val="003270F6"/>
    <w:rsid w:val="0037421C"/>
    <w:rsid w:val="003B5765"/>
    <w:rsid w:val="003F37EE"/>
    <w:rsid w:val="00413932"/>
    <w:rsid w:val="00417C7B"/>
    <w:rsid w:val="00431661"/>
    <w:rsid w:val="005746A0"/>
    <w:rsid w:val="006213EF"/>
    <w:rsid w:val="006468AF"/>
    <w:rsid w:val="0067301B"/>
    <w:rsid w:val="006E017C"/>
    <w:rsid w:val="006F5940"/>
    <w:rsid w:val="00784B19"/>
    <w:rsid w:val="007B2119"/>
    <w:rsid w:val="00831282"/>
    <w:rsid w:val="008873CC"/>
    <w:rsid w:val="008E4CBF"/>
    <w:rsid w:val="008E4FA3"/>
    <w:rsid w:val="009306E7"/>
    <w:rsid w:val="00986AD5"/>
    <w:rsid w:val="009E0645"/>
    <w:rsid w:val="009F2548"/>
    <w:rsid w:val="00A66466"/>
    <w:rsid w:val="00A92587"/>
    <w:rsid w:val="00AB0D29"/>
    <w:rsid w:val="00AC022E"/>
    <w:rsid w:val="00AD191C"/>
    <w:rsid w:val="00AE1515"/>
    <w:rsid w:val="00B72D3C"/>
    <w:rsid w:val="00B84480"/>
    <w:rsid w:val="00BB73F4"/>
    <w:rsid w:val="00BC0FF0"/>
    <w:rsid w:val="00C92B55"/>
    <w:rsid w:val="00CC13BD"/>
    <w:rsid w:val="00CE04FC"/>
    <w:rsid w:val="00D0545E"/>
    <w:rsid w:val="00D45413"/>
    <w:rsid w:val="00D53370"/>
    <w:rsid w:val="00D73E81"/>
    <w:rsid w:val="00DF6D42"/>
    <w:rsid w:val="00E06221"/>
    <w:rsid w:val="00E86E4A"/>
    <w:rsid w:val="00F1077D"/>
    <w:rsid w:val="00F22817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F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FF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4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4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4.xml><?xml version="1.0" encoding="utf-8"?>
<ds:datastoreItem xmlns:ds="http://schemas.openxmlformats.org/officeDocument/2006/customXml" ds:itemID="{969A315F-6EE9-4D52-89F5-293E74AF2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Łukasiewicz</dc:creator>
  <cp:keywords/>
  <dc:description/>
  <cp:lastModifiedBy>Beata Zych</cp:lastModifiedBy>
  <cp:revision>3</cp:revision>
  <dcterms:created xsi:type="dcterms:W3CDTF">2024-09-03T10:33:00Z</dcterms:created>
  <dcterms:modified xsi:type="dcterms:W3CDTF">2025-08-28T17:34:00Z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